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84" w:rsidRPr="004E6823" w:rsidRDefault="00A85984">
      <w:pPr>
        <w:rPr>
          <w:rFonts w:ascii="Arial" w:hAnsi="Arial" w:cs="Arial"/>
        </w:rPr>
      </w:pPr>
      <w:r w:rsidRPr="004E6823">
        <w:rPr>
          <w:rFonts w:ascii="Arial" w:hAnsi="Arial" w:cs="Arial"/>
        </w:rPr>
        <w:t xml:space="preserve">GOAL: Speak with </w:t>
      </w:r>
      <w:r>
        <w:rPr>
          <w:rFonts w:ascii="Arial" w:hAnsi="Arial" w:cs="Arial"/>
        </w:rPr>
        <w:t xml:space="preserve">person who completed previous survey </w:t>
      </w:r>
    </w:p>
    <w:p w:rsidR="00A85984" w:rsidRDefault="00A85984">
      <w:pPr>
        <w:rPr>
          <w:rFonts w:ascii="Arial" w:hAnsi="Arial" w:cs="Arial"/>
        </w:rPr>
      </w:pPr>
      <w:r w:rsidRPr="008508B9">
        <w:rPr>
          <w:rFonts w:ascii="Arial" w:hAnsi="Arial" w:cs="Arial"/>
        </w:rPr>
        <w:t xml:space="preserve">Hi, my name is </w:t>
      </w:r>
      <w:r>
        <w:rPr>
          <w:rFonts w:ascii="Arial" w:hAnsi="Arial" w:cs="Arial"/>
        </w:rPr>
        <w:t>&lt;&lt;</w:t>
      </w:r>
      <w:r w:rsidRPr="008508B9">
        <w:rPr>
          <w:rFonts w:ascii="Arial" w:hAnsi="Arial" w:cs="Arial"/>
        </w:rPr>
        <w:t>Joe</w:t>
      </w:r>
      <w:r>
        <w:rPr>
          <w:rFonts w:ascii="Arial" w:hAnsi="Arial" w:cs="Arial"/>
        </w:rPr>
        <w:t xml:space="preserve"> Smith&gt;&gt;</w:t>
      </w:r>
      <w:r w:rsidRPr="008508B9">
        <w:rPr>
          <w:rFonts w:ascii="Arial" w:hAnsi="Arial" w:cs="Arial"/>
        </w:rPr>
        <w:t xml:space="preserve"> and I am calling from IMTS Research.  </w:t>
      </w:r>
      <w:r w:rsidRPr="00BC7EBF">
        <w:rPr>
          <w:rFonts w:ascii="Arial" w:hAnsi="Arial" w:cs="Arial"/>
        </w:rPr>
        <w:t xml:space="preserve">We recently interviewed you regarding your organization’s IT priorities. </w:t>
      </w:r>
      <w:del w:id="0" w:author="Jay Jablonski" w:date="2011-09-10T06:35:00Z">
        <w:r w:rsidRPr="00BC7EBF" w:rsidDel="009130F1">
          <w:rPr>
            <w:rFonts w:ascii="Arial" w:hAnsi="Arial" w:cs="Arial"/>
          </w:rPr>
          <w:delText>In ligh</w:delText>
        </w:r>
        <w:r w:rsidDel="009130F1">
          <w:rPr>
            <w:rFonts w:ascii="Arial" w:hAnsi="Arial" w:cs="Arial"/>
          </w:rPr>
          <w:delText xml:space="preserve">t of </w:delText>
        </w:r>
      </w:del>
      <w:del w:id="1" w:author="Jay Jablonski" w:date="2011-09-10T06:33:00Z">
        <w:r w:rsidDel="009130F1">
          <w:rPr>
            <w:rFonts w:ascii="Arial" w:hAnsi="Arial" w:cs="Arial"/>
          </w:rPr>
          <w:delText>current events</w:delText>
        </w:r>
      </w:del>
      <w:del w:id="2" w:author="Jay Jablonski" w:date="2011-09-10T06:35:00Z">
        <w:r w:rsidDel="009130F1">
          <w:rPr>
            <w:rFonts w:ascii="Arial" w:hAnsi="Arial" w:cs="Arial"/>
          </w:rPr>
          <w:delText>, m</w:delText>
        </w:r>
        <w:r w:rsidRPr="008508B9" w:rsidDel="009130F1">
          <w:rPr>
            <w:rFonts w:ascii="Arial" w:hAnsi="Arial" w:cs="Arial"/>
          </w:rPr>
          <w:delText xml:space="preserve">ay I ask you a few questions that </w:delText>
        </w:r>
        <w:r w:rsidDel="009130F1">
          <w:rPr>
            <w:rFonts w:ascii="Arial" w:hAnsi="Arial" w:cs="Arial"/>
          </w:rPr>
          <w:delText>will</w:delText>
        </w:r>
        <w:r w:rsidRPr="008508B9" w:rsidDel="009130F1">
          <w:rPr>
            <w:rFonts w:ascii="Arial" w:hAnsi="Arial" w:cs="Arial"/>
          </w:rPr>
          <w:delText xml:space="preserve"> </w:delText>
        </w:r>
        <w:r w:rsidDel="009130F1">
          <w:rPr>
            <w:rFonts w:ascii="Arial" w:hAnsi="Arial" w:cs="Arial"/>
          </w:rPr>
          <w:delText>take less than five minutes</w:delText>
        </w:r>
        <w:r w:rsidRPr="008508B9" w:rsidDel="009130F1">
          <w:rPr>
            <w:rFonts w:ascii="Arial" w:hAnsi="Arial" w:cs="Arial"/>
          </w:rPr>
          <w:delText>?</w:delText>
        </w:r>
      </w:del>
      <w:ins w:id="3" w:author="Jay Jablonski" w:date="2011-09-10T06:35:00Z">
        <w:r>
          <w:rPr>
            <w:rFonts w:ascii="Arial" w:hAnsi="Arial" w:cs="Arial"/>
          </w:rPr>
          <w:t>We would like to ask you 4 follow-up questions in light of the disruptions many east coast businesses have faced due to the recent Hurricane and Earthquake</w:t>
        </w:r>
      </w:ins>
      <w:ins w:id="4" w:author="Jay Jablonski" w:date="2011-09-10T06:37:00Z">
        <w:r>
          <w:rPr>
            <w:rFonts w:ascii="Arial" w:hAnsi="Arial" w:cs="Arial"/>
          </w:rPr>
          <w:t>….Would you mind spending 3-4 minutes on this topic?</w:t>
        </w:r>
      </w:ins>
    </w:p>
    <w:p w:rsidR="00A85984" w:rsidRPr="004E6823" w:rsidRDefault="00A85984">
      <w:pPr>
        <w:rPr>
          <w:rFonts w:ascii="Arial" w:hAnsi="Arial" w:cs="Arial"/>
        </w:rPr>
      </w:pPr>
      <w:r>
        <w:rPr>
          <w:rFonts w:ascii="Arial" w:hAnsi="Arial" w:cs="Arial"/>
        </w:rPr>
        <w:t>To confirm, am I speaking with &lt;&lt; Jane Doe&gt;&gt;? If no: May I have your name?_________</w:t>
      </w:r>
    </w:p>
    <w:p w:rsidR="00A85984" w:rsidRDefault="00A85984">
      <w:pPr>
        <w:rPr>
          <w:rFonts w:ascii="Arial" w:hAnsi="Arial" w:cs="Arial"/>
        </w:rPr>
      </w:pPr>
      <w:r>
        <w:rPr>
          <w:rFonts w:ascii="Arial" w:hAnsi="Arial" w:cs="Arial"/>
        </w:rPr>
        <w:t>What is your</w:t>
      </w:r>
      <w:r w:rsidRPr="004E6823">
        <w:rPr>
          <w:rFonts w:ascii="Arial" w:hAnsi="Arial" w:cs="Arial"/>
        </w:rPr>
        <w:t xml:space="preserve"> title:</w:t>
      </w:r>
      <w:r>
        <w:rPr>
          <w:rFonts w:ascii="Arial" w:hAnsi="Arial" w:cs="Arial"/>
        </w:rPr>
        <w:t>_____________________</w:t>
      </w:r>
    </w:p>
    <w:p w:rsidR="00A85984" w:rsidRPr="004E6823" w:rsidRDefault="00A85984">
      <w:pPr>
        <w:rPr>
          <w:rFonts w:ascii="Arial" w:hAnsi="Arial" w:cs="Arial"/>
        </w:rPr>
      </w:pPr>
      <w:r>
        <w:rPr>
          <w:rFonts w:ascii="Arial" w:hAnsi="Arial" w:cs="Arial"/>
        </w:rPr>
        <w:t>Great – let’s get started:</w:t>
      </w:r>
      <w:r w:rsidRPr="004E6823">
        <w:rPr>
          <w:rFonts w:ascii="Arial" w:hAnsi="Arial" w:cs="Arial"/>
        </w:rPr>
        <w:t xml:space="preserve"> </w:t>
      </w:r>
    </w:p>
    <w:p w:rsidR="00A85984" w:rsidRPr="004E6823" w:rsidRDefault="00A85984" w:rsidP="0029167F">
      <w:pPr>
        <w:spacing w:after="0"/>
        <w:rPr>
          <w:rFonts w:ascii="Arial" w:hAnsi="Arial" w:cs="Arial"/>
        </w:rPr>
      </w:pPr>
      <w:r w:rsidRPr="004E6823">
        <w:rPr>
          <w:rFonts w:ascii="Arial" w:hAnsi="Arial" w:cs="Arial"/>
        </w:rPr>
        <w:t xml:space="preserve">1. </w:t>
      </w:r>
      <w:del w:id="5" w:author="Jay Jablonski" w:date="2011-09-10T06:40:00Z">
        <w:r w:rsidDel="009130F1">
          <w:rPr>
            <w:rFonts w:ascii="Arial" w:hAnsi="Arial" w:cs="Arial"/>
          </w:rPr>
          <w:delText>Were you</w:delText>
        </w:r>
      </w:del>
      <w:ins w:id="6" w:author="Jay Jablonski" w:date="2011-09-10T06:40:00Z">
        <w:r>
          <w:rPr>
            <w:rFonts w:ascii="Arial" w:hAnsi="Arial" w:cs="Arial"/>
          </w:rPr>
          <w:t>Was your company</w:t>
        </w:r>
      </w:ins>
      <w:r>
        <w:rPr>
          <w:rFonts w:ascii="Arial" w:hAnsi="Arial" w:cs="Arial"/>
        </w:rPr>
        <w:t xml:space="preserve"> impacted by the </w:t>
      </w:r>
      <w:del w:id="7" w:author="Jay Jablonski" w:date="2011-09-10T06:39:00Z">
        <w:r w:rsidDel="009130F1">
          <w:rPr>
            <w:rFonts w:ascii="Arial" w:hAnsi="Arial" w:cs="Arial"/>
          </w:rPr>
          <w:delText xml:space="preserve">recent natural disasters that struck the Eastern seaboard? (If asked for more detail: </w:delText>
        </w:r>
      </w:del>
      <w:bookmarkStart w:id="8" w:name="_GoBack"/>
      <w:bookmarkEnd w:id="8"/>
      <w:r>
        <w:rPr>
          <w:rFonts w:ascii="Arial" w:hAnsi="Arial" w:cs="Arial"/>
        </w:rPr>
        <w:t>hurricane, earthquake, flood</w:t>
      </w:r>
      <w:ins w:id="9" w:author="Jay Jablonski" w:date="2011-09-10T06:39:00Z">
        <w:r>
          <w:rPr>
            <w:rFonts w:ascii="Arial" w:hAnsi="Arial" w:cs="Arial"/>
          </w:rPr>
          <w:t>ing or power loss on the east coast</w:t>
        </w:r>
      </w:ins>
      <w:r>
        <w:rPr>
          <w:rFonts w:ascii="Arial" w:hAnsi="Arial" w:cs="Arial"/>
        </w:rPr>
        <w:t>)</w:t>
      </w:r>
      <w:r w:rsidRPr="004E6823">
        <w:rPr>
          <w:rFonts w:ascii="Arial" w:hAnsi="Arial" w:cs="Arial"/>
        </w:rPr>
        <w:t xml:space="preserve"> </w:t>
      </w:r>
    </w:p>
    <w:p w:rsidR="00A85984" w:rsidRDefault="00A85984" w:rsidP="0029167F">
      <w:pPr>
        <w:numPr>
          <w:ilvl w:val="0"/>
          <w:numId w:val="4"/>
          <w:numberingChange w:id="10" w:author="Jay Jablonski" w:date="2011-09-10T06:32:00Z" w:original="%1:1:4:.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Yes (go to Q2)</w:t>
      </w:r>
    </w:p>
    <w:p w:rsidR="00A85984" w:rsidRDefault="00A85984" w:rsidP="0029167F">
      <w:pPr>
        <w:numPr>
          <w:ilvl w:val="0"/>
          <w:numId w:val="4"/>
          <w:numberingChange w:id="11" w:author="Jay Jablonski" w:date="2011-09-10T06:32:00Z" w:original="%1:2:4:.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No  (go to Q3)</w:t>
      </w:r>
    </w:p>
    <w:p w:rsidR="00A85984" w:rsidRDefault="00A85984" w:rsidP="00BC7EBF">
      <w:pPr>
        <w:spacing w:after="0"/>
        <w:rPr>
          <w:rFonts w:ascii="Arial" w:hAnsi="Arial" w:cs="Arial"/>
        </w:rPr>
      </w:pPr>
    </w:p>
    <w:p w:rsidR="00A85984" w:rsidRDefault="00A85984" w:rsidP="00BC7EB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2. </w:t>
      </w:r>
      <w:del w:id="12" w:author="Jay Jablonski" w:date="2011-09-10T06:41:00Z">
        <w:r w:rsidDel="009130F1">
          <w:rPr>
            <w:rFonts w:ascii="Arial" w:hAnsi="Arial" w:cs="Arial"/>
          </w:rPr>
          <w:delText>How were you impacted</w:delText>
        </w:r>
      </w:del>
      <w:ins w:id="13" w:author="Jay Jablonski" w:date="2011-09-10T06:41:00Z">
        <w:r>
          <w:rPr>
            <w:rFonts w:ascii="Arial" w:hAnsi="Arial" w:cs="Arial"/>
          </w:rPr>
          <w:t>How long was the business disrupted</w:t>
        </w:r>
      </w:ins>
      <w:r>
        <w:rPr>
          <w:rFonts w:ascii="Arial" w:hAnsi="Arial" w:cs="Arial"/>
        </w:rPr>
        <w:t>? (ask for details and check boxes below)</w:t>
      </w:r>
    </w:p>
    <w:p w:rsidR="00A85984" w:rsidRPr="00D84FD1" w:rsidDel="00654698" w:rsidRDefault="00A85984" w:rsidP="00D84FD1">
      <w:pPr>
        <w:spacing w:after="0"/>
        <w:rPr>
          <w:del w:id="14" w:author="Jay Jablonski" w:date="2011-09-10T06:42:00Z"/>
          <w:rFonts w:ascii="Arial" w:hAnsi="Arial" w:cs="Arial"/>
        </w:rPr>
      </w:pPr>
      <w:r>
        <w:rPr>
          <w:rFonts w:ascii="Arial" w:hAnsi="Arial" w:cs="Arial"/>
        </w:rPr>
        <w:t xml:space="preserve">a. </w:t>
      </w:r>
      <w:del w:id="15" w:author="Jay Jablonski" w:date="2011-09-10T06:42:00Z">
        <w:r w:rsidRPr="00D84FD1" w:rsidDel="00654698">
          <w:rPr>
            <w:rFonts w:ascii="Arial" w:hAnsi="Arial" w:cs="Arial"/>
          </w:rPr>
          <w:delText>Power Outage</w:delText>
        </w:r>
      </w:del>
    </w:p>
    <w:p w:rsidR="00A85984" w:rsidRPr="00D84FD1" w:rsidRDefault="00A85984" w:rsidP="00D84F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b. Loss of Operations/inability to service customers -</w:t>
      </w:r>
      <w:r w:rsidRPr="00D84FD1">
        <w:rPr>
          <w:rFonts w:ascii="Arial" w:hAnsi="Arial" w:cs="Arial"/>
        </w:rPr>
        <w:t xml:space="preserve"> under 4 hours</w:t>
      </w:r>
    </w:p>
    <w:p w:rsidR="00A85984" w:rsidRDefault="00A85984" w:rsidP="00D84FD1">
      <w:pPr>
        <w:spacing w:after="0"/>
        <w:rPr>
          <w:ins w:id="16" w:author="Jay Jablonski" w:date="2011-09-10T06:43:00Z"/>
          <w:rFonts w:ascii="Arial" w:hAnsi="Arial" w:cs="Arial"/>
        </w:rPr>
      </w:pPr>
      <w:r>
        <w:rPr>
          <w:rFonts w:ascii="Arial" w:hAnsi="Arial" w:cs="Arial"/>
        </w:rPr>
        <w:t>c. Loss of Operations/inability to service customers -</w:t>
      </w:r>
      <w:r w:rsidRPr="00D84FD1">
        <w:rPr>
          <w:rFonts w:ascii="Arial" w:hAnsi="Arial" w:cs="Arial"/>
        </w:rPr>
        <w:t xml:space="preserve"> over 4 hours</w:t>
      </w:r>
    </w:p>
    <w:p w:rsidR="00A85984" w:rsidRPr="00D84FD1" w:rsidRDefault="00A85984" w:rsidP="00D84FD1">
      <w:pPr>
        <w:numPr>
          <w:ins w:id="17" w:author="Jay Jablonski" w:date="2011-09-10T06:43:00Z"/>
        </w:numPr>
        <w:spacing w:after="0"/>
        <w:rPr>
          <w:rFonts w:ascii="Arial" w:hAnsi="Arial" w:cs="Arial"/>
        </w:rPr>
      </w:pPr>
      <w:ins w:id="18" w:author="Jay Jablonski" w:date="2011-09-10T06:43:00Z">
        <w:r>
          <w:rPr>
            <w:rFonts w:ascii="Arial" w:hAnsi="Arial" w:cs="Arial"/>
          </w:rPr>
          <w:t>Loss of Operations/inability to service customers -</w:t>
        </w:r>
        <w:r w:rsidRPr="00D84FD1">
          <w:rPr>
            <w:rFonts w:ascii="Arial" w:hAnsi="Arial" w:cs="Arial"/>
          </w:rPr>
          <w:t xml:space="preserve"> over </w:t>
        </w:r>
      </w:ins>
      <w:ins w:id="19" w:author="Jay Jablonski" w:date="2011-09-10T06:44:00Z">
        <w:r>
          <w:rPr>
            <w:rFonts w:ascii="Arial" w:hAnsi="Arial" w:cs="Arial"/>
          </w:rPr>
          <w:t>8</w:t>
        </w:r>
      </w:ins>
      <w:ins w:id="20" w:author="Jay Jablonski" w:date="2011-09-10T06:43:00Z">
        <w:r w:rsidRPr="00D84FD1">
          <w:rPr>
            <w:rFonts w:ascii="Arial" w:hAnsi="Arial" w:cs="Arial"/>
          </w:rPr>
          <w:t xml:space="preserve"> hours</w:t>
        </w:r>
      </w:ins>
    </w:p>
    <w:p w:rsidR="00A85984" w:rsidRPr="00D84FD1" w:rsidRDefault="00A85984" w:rsidP="00D84FD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d. Loss of Operations/inability to service customers -</w:t>
      </w:r>
      <w:r w:rsidRPr="00D84FD1">
        <w:rPr>
          <w:rFonts w:ascii="Arial" w:hAnsi="Arial" w:cs="Arial"/>
        </w:rPr>
        <w:t xml:space="preserve"> over 24 hours</w:t>
      </w:r>
    </w:p>
    <w:p w:rsidR="00A85984" w:rsidRPr="00D84FD1" w:rsidDel="00654698" w:rsidRDefault="00A85984" w:rsidP="00D84FD1">
      <w:pPr>
        <w:spacing w:after="0"/>
        <w:rPr>
          <w:del w:id="21" w:author="Jay Jablonski" w:date="2011-09-10T06:42:00Z"/>
          <w:rFonts w:ascii="Arial" w:hAnsi="Arial" w:cs="Arial"/>
        </w:rPr>
      </w:pPr>
      <w:del w:id="22" w:author="Jay Jablonski" w:date="2011-09-10T06:42:00Z">
        <w:r w:rsidDel="00654698">
          <w:rPr>
            <w:rFonts w:ascii="Arial" w:hAnsi="Arial" w:cs="Arial"/>
          </w:rPr>
          <w:delText xml:space="preserve">e. </w:delText>
        </w:r>
        <w:r w:rsidRPr="00D84FD1" w:rsidDel="00654698">
          <w:rPr>
            <w:rFonts w:ascii="Arial" w:hAnsi="Arial" w:cs="Arial"/>
          </w:rPr>
          <w:delText>Damage to building</w:delText>
        </w:r>
      </w:del>
    </w:p>
    <w:p w:rsidR="00A85984" w:rsidRPr="00D84FD1" w:rsidDel="00654698" w:rsidRDefault="00A85984" w:rsidP="00D84FD1">
      <w:pPr>
        <w:spacing w:after="0"/>
        <w:rPr>
          <w:del w:id="23" w:author="Jay Jablonski" w:date="2011-09-10T06:42:00Z"/>
          <w:rFonts w:ascii="Arial" w:hAnsi="Arial" w:cs="Arial"/>
        </w:rPr>
      </w:pPr>
      <w:del w:id="24" w:author="Jay Jablonski" w:date="2011-09-10T06:42:00Z">
        <w:r w:rsidDel="00654698">
          <w:rPr>
            <w:rFonts w:ascii="Arial" w:hAnsi="Arial" w:cs="Arial"/>
          </w:rPr>
          <w:delText>f. Damage</w:delText>
        </w:r>
        <w:r w:rsidRPr="00D84FD1" w:rsidDel="00654698">
          <w:rPr>
            <w:rFonts w:ascii="Arial" w:hAnsi="Arial" w:cs="Arial"/>
          </w:rPr>
          <w:delText xml:space="preserve"> to equipment not including servers</w:delText>
        </w:r>
      </w:del>
    </w:p>
    <w:p w:rsidR="00A85984" w:rsidDel="00654698" w:rsidRDefault="00A85984" w:rsidP="00D84FD1">
      <w:pPr>
        <w:spacing w:after="0"/>
        <w:rPr>
          <w:del w:id="25" w:author="Jay Jablonski" w:date="2011-09-10T06:42:00Z"/>
          <w:rFonts w:ascii="Arial" w:hAnsi="Arial" w:cs="Arial"/>
        </w:rPr>
      </w:pPr>
      <w:del w:id="26" w:author="Jay Jablonski" w:date="2011-09-10T06:42:00Z">
        <w:r w:rsidDel="00654698">
          <w:rPr>
            <w:rFonts w:ascii="Arial" w:hAnsi="Arial" w:cs="Arial"/>
          </w:rPr>
          <w:delText xml:space="preserve">g. </w:delText>
        </w:r>
        <w:r w:rsidRPr="00D84FD1" w:rsidDel="00654698">
          <w:rPr>
            <w:rFonts w:ascii="Arial" w:hAnsi="Arial" w:cs="Arial"/>
          </w:rPr>
          <w:delText>Damage to servers</w:delText>
        </w:r>
      </w:del>
    </w:p>
    <w:p w:rsidR="00A85984" w:rsidRPr="00D84FD1" w:rsidDel="00654698" w:rsidRDefault="00A85984" w:rsidP="00D84FD1">
      <w:pPr>
        <w:spacing w:after="0"/>
        <w:rPr>
          <w:del w:id="27" w:author="Jay Jablonski" w:date="2011-09-10T06:42:00Z"/>
          <w:rFonts w:ascii="Arial" w:hAnsi="Arial" w:cs="Arial"/>
        </w:rPr>
      </w:pPr>
      <w:del w:id="28" w:author="Jay Jablonski" w:date="2011-09-10T06:42:00Z">
        <w:r w:rsidDel="00654698">
          <w:rPr>
            <w:rFonts w:ascii="Arial" w:hAnsi="Arial" w:cs="Arial"/>
          </w:rPr>
          <w:delText>h. Injuries to staff</w:delText>
        </w:r>
      </w:del>
    </w:p>
    <w:p w:rsidR="00A85984" w:rsidDel="00654698" w:rsidRDefault="00A85984" w:rsidP="0029167F">
      <w:pPr>
        <w:spacing w:after="0"/>
        <w:rPr>
          <w:del w:id="29" w:author="Jay Jablonski" w:date="2011-09-10T06:44:00Z"/>
          <w:rFonts w:ascii="Arial" w:hAnsi="Arial" w:cs="Arial"/>
        </w:rPr>
      </w:pPr>
      <w:del w:id="30" w:author="Jay Jablonski" w:date="2011-09-10T06:44:00Z">
        <w:r w:rsidDel="00654698">
          <w:rPr>
            <w:rFonts w:ascii="Arial" w:hAnsi="Arial" w:cs="Arial"/>
          </w:rPr>
          <w:delText xml:space="preserve">h. </w:delText>
        </w:r>
        <w:r w:rsidRPr="00D84FD1" w:rsidDel="00654698">
          <w:rPr>
            <w:rFonts w:ascii="Arial" w:hAnsi="Arial" w:cs="Arial"/>
          </w:rPr>
          <w:delText>(Capture Specifics in comments)</w:delText>
        </w:r>
      </w:del>
    </w:p>
    <w:p w:rsidR="00A85984" w:rsidRPr="004E6823" w:rsidRDefault="00A85984" w:rsidP="0029167F">
      <w:pPr>
        <w:spacing w:after="0"/>
        <w:rPr>
          <w:rFonts w:ascii="Arial" w:hAnsi="Arial" w:cs="Arial"/>
        </w:rPr>
      </w:pPr>
    </w:p>
    <w:p w:rsidR="00A85984" w:rsidRPr="00D84FD1" w:rsidRDefault="00A85984" w:rsidP="00D84FD1">
      <w:pPr>
        <w:spacing w:after="0"/>
        <w:rPr>
          <w:rFonts w:ascii="Arial" w:hAnsi="Arial" w:cs="Arial"/>
        </w:rPr>
      </w:pPr>
      <w:r w:rsidRPr="00D84FD1">
        <w:rPr>
          <w:rFonts w:ascii="Arial" w:hAnsi="Arial" w:cs="Arial"/>
        </w:rPr>
        <w:t xml:space="preserve">3. Do you have plans to evaluate </w:t>
      </w:r>
      <w:del w:id="31" w:author="Jay Jablonski" w:date="2011-09-10T06:44:00Z">
        <w:r w:rsidRPr="00D84FD1" w:rsidDel="00654698">
          <w:rPr>
            <w:rFonts w:ascii="Arial" w:hAnsi="Arial" w:cs="Arial"/>
          </w:rPr>
          <w:delText>any of the solutions below</w:delText>
        </w:r>
      </w:del>
      <w:ins w:id="32" w:author="Jay Jablonski" w:date="2011-09-10T06:44:00Z">
        <w:r>
          <w:rPr>
            <w:rFonts w:ascii="Arial" w:hAnsi="Arial" w:cs="Arial"/>
          </w:rPr>
          <w:t>Data protection alternatives</w:t>
        </w:r>
      </w:ins>
      <w:r w:rsidRPr="00D84FD1">
        <w:rPr>
          <w:rFonts w:ascii="Arial" w:hAnsi="Arial" w:cs="Arial"/>
        </w:rPr>
        <w:t>?</w:t>
      </w:r>
    </w:p>
    <w:p w:rsidR="00A85984" w:rsidRPr="004E6823" w:rsidRDefault="00A85984" w:rsidP="00343C26">
      <w:pPr>
        <w:spacing w:after="0"/>
        <w:rPr>
          <w:rFonts w:ascii="Arial" w:hAnsi="Arial" w:cs="Arial"/>
        </w:rPr>
      </w:pPr>
      <w:r w:rsidRPr="004E6823">
        <w:rPr>
          <w:rFonts w:ascii="Arial" w:hAnsi="Arial" w:cs="Arial"/>
        </w:rPr>
        <w:t xml:space="preserve"> a. </w:t>
      </w:r>
      <w:r>
        <w:rPr>
          <w:rFonts w:ascii="Arial" w:hAnsi="Arial" w:cs="Arial"/>
        </w:rPr>
        <w:t>Online back</w:t>
      </w:r>
      <w:r w:rsidRPr="004E6823">
        <w:rPr>
          <w:rFonts w:ascii="Arial" w:hAnsi="Arial" w:cs="Arial"/>
        </w:rPr>
        <w:t>up</w:t>
      </w:r>
      <w:r>
        <w:rPr>
          <w:rFonts w:ascii="Arial" w:hAnsi="Arial" w:cs="Arial"/>
        </w:rPr>
        <w:t xml:space="preserve"> - </w:t>
      </w:r>
      <w:r w:rsidRPr="000A130F">
        <w:rPr>
          <w:rFonts w:ascii="Arial" w:hAnsi="Arial" w:cs="Arial"/>
        </w:rPr>
        <w:t xml:space="preserve">A remote, online, or managed backup service </w:t>
      </w:r>
      <w:r>
        <w:rPr>
          <w:rFonts w:ascii="Arial" w:hAnsi="Arial" w:cs="Arial"/>
        </w:rPr>
        <w:t xml:space="preserve">that </w:t>
      </w:r>
      <w:r w:rsidRPr="000A130F">
        <w:rPr>
          <w:rFonts w:ascii="Arial" w:hAnsi="Arial" w:cs="Arial"/>
        </w:rPr>
        <w:t>provides users with a system for backing up and storing computer files</w:t>
      </w:r>
    </w:p>
    <w:p w:rsidR="00A85984" w:rsidRPr="004E6823" w:rsidRDefault="00A85984" w:rsidP="00343C26">
      <w:pPr>
        <w:spacing w:after="0"/>
        <w:rPr>
          <w:rFonts w:ascii="Arial" w:hAnsi="Arial" w:cs="Arial"/>
        </w:rPr>
      </w:pPr>
      <w:r w:rsidRPr="004E6823">
        <w:rPr>
          <w:rFonts w:ascii="Arial" w:hAnsi="Arial" w:cs="Arial"/>
        </w:rPr>
        <w:t>b</w:t>
      </w:r>
      <w:del w:id="33" w:author="Jay Jablonski" w:date="2011-09-10T06:46:00Z">
        <w:r w:rsidRPr="004E6823" w:rsidDel="00654698">
          <w:rPr>
            <w:rFonts w:ascii="Arial" w:hAnsi="Arial" w:cs="Arial"/>
          </w:rPr>
          <w:delText>. Cloud Services</w:delText>
        </w:r>
        <w:r w:rsidDel="00654698">
          <w:rPr>
            <w:rFonts w:ascii="Arial" w:hAnsi="Arial" w:cs="Arial"/>
          </w:rPr>
          <w:delText xml:space="preserve"> – An o</w:delText>
        </w:r>
        <w:r w:rsidRPr="000A130F" w:rsidDel="00654698">
          <w:rPr>
            <w:rFonts w:ascii="Arial" w:hAnsi="Arial" w:cs="Arial"/>
          </w:rPr>
          <w:delText>n-demand self-servi</w:delText>
        </w:r>
        <w:r w:rsidDel="00654698">
          <w:rPr>
            <w:rFonts w:ascii="Arial" w:hAnsi="Arial" w:cs="Arial"/>
          </w:rPr>
          <w:delText xml:space="preserve">ce Internet infrastructure utilizing a </w:delText>
        </w:r>
        <w:r w:rsidRPr="000A130F" w:rsidDel="00654698">
          <w:rPr>
            <w:rFonts w:ascii="Arial" w:hAnsi="Arial" w:cs="Arial"/>
          </w:rPr>
          <w:delText>pay-as-you-go and use only what you need</w:delText>
        </w:r>
        <w:r w:rsidDel="00654698">
          <w:rPr>
            <w:rFonts w:ascii="Arial" w:hAnsi="Arial" w:cs="Arial"/>
          </w:rPr>
          <w:delText xml:space="preserve"> system are </w:delText>
        </w:r>
        <w:r w:rsidRPr="000A130F" w:rsidDel="00654698">
          <w:rPr>
            <w:rFonts w:ascii="Arial" w:hAnsi="Arial" w:cs="Arial"/>
          </w:rPr>
          <w:delText>managed by a browser, application or API</w:delText>
        </w:r>
      </w:del>
    </w:p>
    <w:p w:rsidR="00A85984" w:rsidRPr="004E6823" w:rsidRDefault="00A85984" w:rsidP="00343C26">
      <w:pPr>
        <w:spacing w:after="0"/>
        <w:rPr>
          <w:rFonts w:ascii="Arial" w:hAnsi="Arial" w:cs="Arial"/>
        </w:rPr>
      </w:pPr>
      <w:r w:rsidRPr="004E6823">
        <w:rPr>
          <w:rFonts w:ascii="Arial" w:hAnsi="Arial" w:cs="Arial"/>
        </w:rPr>
        <w:t xml:space="preserve">c. Colocation </w:t>
      </w:r>
      <w:del w:id="34" w:author="Jay Jablonski" w:date="2011-09-10T06:47:00Z">
        <w:r w:rsidRPr="004E6823" w:rsidDel="00654698">
          <w:rPr>
            <w:rFonts w:ascii="Arial" w:hAnsi="Arial" w:cs="Arial"/>
          </w:rPr>
          <w:delText>space</w:delText>
        </w:r>
        <w:r w:rsidDel="00654698">
          <w:rPr>
            <w:rFonts w:ascii="Arial" w:hAnsi="Arial" w:cs="Arial"/>
          </w:rPr>
          <w:delText xml:space="preserve"> </w:delText>
        </w:r>
      </w:del>
      <w:r>
        <w:rPr>
          <w:rFonts w:ascii="Arial" w:hAnsi="Arial" w:cs="Arial"/>
        </w:rPr>
        <w:t xml:space="preserve">- </w:t>
      </w:r>
      <w:r w:rsidRPr="000A130F">
        <w:rPr>
          <w:rFonts w:ascii="Arial" w:hAnsi="Arial" w:cs="Arial"/>
        </w:rPr>
        <w:t>Housing a server or servers on the premises of a hosting company</w:t>
      </w:r>
    </w:p>
    <w:p w:rsidR="00A85984" w:rsidRPr="004E6823" w:rsidRDefault="00A85984" w:rsidP="00343C26">
      <w:pPr>
        <w:spacing w:after="0"/>
        <w:rPr>
          <w:rFonts w:ascii="Arial" w:hAnsi="Arial" w:cs="Arial"/>
        </w:rPr>
      </w:pPr>
      <w:r w:rsidRPr="004E6823">
        <w:rPr>
          <w:rFonts w:ascii="Arial" w:hAnsi="Arial" w:cs="Arial"/>
        </w:rPr>
        <w:t>d. Business Continuity Services</w:t>
      </w:r>
      <w:r>
        <w:rPr>
          <w:rFonts w:ascii="Arial" w:hAnsi="Arial" w:cs="Arial"/>
        </w:rPr>
        <w:t xml:space="preserve"> - </w:t>
      </w:r>
      <w:r w:rsidRPr="000A130F">
        <w:rPr>
          <w:rFonts w:ascii="Arial" w:hAnsi="Arial" w:cs="Arial"/>
        </w:rPr>
        <w:t>The ability to maintain operations/services in the face of a disruptive event</w:t>
      </w:r>
    </w:p>
    <w:p w:rsidR="00A85984" w:rsidRDefault="00A85984" w:rsidP="00343C26">
      <w:pPr>
        <w:spacing w:after="0"/>
        <w:rPr>
          <w:rFonts w:ascii="Arial" w:hAnsi="Arial" w:cs="Arial"/>
        </w:rPr>
      </w:pPr>
      <w:r w:rsidRPr="004E6823">
        <w:rPr>
          <w:rFonts w:ascii="Arial" w:hAnsi="Arial" w:cs="Arial"/>
        </w:rPr>
        <w:t xml:space="preserve">e. </w:t>
      </w:r>
      <w:del w:id="35" w:author="Jay Jablonski" w:date="2011-09-10T06:47:00Z">
        <w:r w:rsidRPr="004E6823" w:rsidDel="00654698">
          <w:rPr>
            <w:rFonts w:ascii="Arial" w:hAnsi="Arial" w:cs="Arial"/>
          </w:rPr>
          <w:delText>Disaster Recovery</w:delText>
        </w:r>
      </w:del>
      <w:ins w:id="36" w:author="Jay Jablonski" w:date="2011-09-10T06:47:00Z">
        <w:r>
          <w:rPr>
            <w:rFonts w:ascii="Arial" w:hAnsi="Arial" w:cs="Arial"/>
          </w:rPr>
          <w:t>Distributed Operations</w:t>
        </w:r>
      </w:ins>
      <w:r>
        <w:rPr>
          <w:rFonts w:ascii="Arial" w:hAnsi="Arial" w:cs="Arial"/>
        </w:rPr>
        <w:t xml:space="preserve">- </w:t>
      </w:r>
      <w:del w:id="37" w:author="Jay Jablonski" w:date="2011-09-10T06:48:00Z">
        <w:r w:rsidDel="00654698">
          <w:rPr>
            <w:rFonts w:ascii="Arial" w:hAnsi="Arial" w:cs="Arial"/>
          </w:rPr>
          <w:delText xml:space="preserve">Process </w:delText>
        </w:r>
        <w:r w:rsidRPr="007B7212" w:rsidDel="00654698">
          <w:rPr>
            <w:rFonts w:ascii="Arial" w:hAnsi="Arial" w:cs="Arial"/>
          </w:rPr>
          <w:delText>related to preparing for recovery or continuation of technology infrastructure critical to an organization after a natural or human-induced disaster</w:delText>
        </w:r>
      </w:del>
      <w:ins w:id="38" w:author="Jay Jablonski" w:date="2011-09-10T06:48:00Z">
        <w:r>
          <w:rPr>
            <w:rFonts w:ascii="Arial" w:hAnsi="Arial" w:cs="Arial"/>
          </w:rPr>
          <w:t>Using back-up IT infrastructure located in a secondary location</w:t>
        </w:r>
      </w:ins>
    </w:p>
    <w:p w:rsidR="00A85984" w:rsidRPr="004E6823" w:rsidRDefault="00A85984" w:rsidP="00343C26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f. Other - Please specify __________________________________________</w:t>
      </w:r>
    </w:p>
    <w:p w:rsidR="00A85984" w:rsidRDefault="00A85984" w:rsidP="00F71741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g. Not evaluating any solutions (go to CLOSE)</w:t>
      </w:r>
    </w:p>
    <w:p w:rsidR="00A85984" w:rsidRDefault="00A85984" w:rsidP="00F71741">
      <w:pPr>
        <w:spacing w:after="0"/>
        <w:rPr>
          <w:rFonts w:ascii="Arial" w:hAnsi="Arial" w:cs="Arial"/>
        </w:rPr>
      </w:pPr>
    </w:p>
    <w:p w:rsidR="00A85984" w:rsidRDefault="00A85984" w:rsidP="00D84FD1">
      <w:pPr>
        <w:spacing w:after="0"/>
        <w:rPr>
          <w:rFonts w:ascii="Arial" w:hAnsi="Arial" w:cs="Arial"/>
        </w:rPr>
      </w:pPr>
      <w:r w:rsidRPr="00B5497D">
        <w:rPr>
          <w:rFonts w:ascii="Arial" w:hAnsi="Arial" w:cs="Arial"/>
        </w:rPr>
        <w:t>4. What is your timeline to evaluate these solutions?</w:t>
      </w:r>
    </w:p>
    <w:p w:rsidR="00A85984" w:rsidRDefault="00A85984" w:rsidP="00750182">
      <w:pPr>
        <w:numPr>
          <w:ilvl w:val="0"/>
          <w:numId w:val="21"/>
          <w:numberingChange w:id="39" w:author="Jay Jablonski" w:date="2011-09-10T06:32:00Z" w:original="%1:1:4:.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Between 0-6 months</w:t>
      </w:r>
    </w:p>
    <w:p w:rsidR="00A85984" w:rsidRDefault="00A85984" w:rsidP="00750182">
      <w:pPr>
        <w:numPr>
          <w:ilvl w:val="0"/>
          <w:numId w:val="21"/>
          <w:numberingChange w:id="40" w:author="Jay Jablonski" w:date="2011-09-10T06:32:00Z" w:original="%1:2:4:.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Between 6-12 months</w:t>
      </w:r>
    </w:p>
    <w:p w:rsidR="00A85984" w:rsidRDefault="00A85984" w:rsidP="00750182">
      <w:pPr>
        <w:numPr>
          <w:ilvl w:val="0"/>
          <w:numId w:val="21"/>
          <w:numberingChange w:id="41" w:author="Jay Jablonski" w:date="2011-09-10T06:32:00Z" w:original="%1:3:4:.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Between 12-18 months</w:t>
      </w:r>
    </w:p>
    <w:p w:rsidR="00A85984" w:rsidRDefault="00A85984" w:rsidP="00750182">
      <w:pPr>
        <w:numPr>
          <w:ilvl w:val="0"/>
          <w:numId w:val="21"/>
          <w:numberingChange w:id="42" w:author="Jay Jablonski" w:date="2011-09-10T06:32:00Z" w:original="%1:4:4:.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Over 18 months</w:t>
      </w:r>
    </w:p>
    <w:p w:rsidR="00A85984" w:rsidRDefault="00A85984" w:rsidP="00882463">
      <w:pPr>
        <w:spacing w:after="0"/>
        <w:rPr>
          <w:rFonts w:ascii="Arial" w:hAnsi="Arial" w:cs="Arial"/>
        </w:rPr>
      </w:pPr>
    </w:p>
    <w:p w:rsidR="00A85984" w:rsidRDefault="00A85984" w:rsidP="00882463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CLOSE:</w:t>
      </w:r>
      <w:r w:rsidRPr="00882463">
        <w:t xml:space="preserve"> </w:t>
      </w:r>
      <w:r>
        <w:rPr>
          <w:rFonts w:ascii="Arial" w:hAnsi="Arial" w:cs="Arial"/>
        </w:rPr>
        <w:t xml:space="preserve">Thanks </w:t>
      </w:r>
      <w:r w:rsidRPr="00882463">
        <w:rPr>
          <w:rFonts w:ascii="Arial" w:hAnsi="Arial" w:cs="Arial"/>
        </w:rPr>
        <w:t>so much for your time</w:t>
      </w:r>
      <w:r>
        <w:rPr>
          <w:rFonts w:ascii="Arial" w:hAnsi="Arial" w:cs="Arial"/>
        </w:rPr>
        <w:t>.</w:t>
      </w:r>
      <w:r w:rsidRPr="00882463">
        <w:rPr>
          <w:rFonts w:ascii="Arial" w:hAnsi="Arial" w:cs="Arial"/>
        </w:rPr>
        <w:t xml:space="preserve"> SunGard Availability Services</w:t>
      </w:r>
      <w:r>
        <w:rPr>
          <w:rFonts w:ascii="Arial" w:hAnsi="Arial" w:cs="Arial"/>
        </w:rPr>
        <w:t xml:space="preserve">, the </w:t>
      </w:r>
      <w:r w:rsidRPr="00882463">
        <w:rPr>
          <w:rFonts w:ascii="Arial" w:hAnsi="Arial" w:cs="Arial"/>
        </w:rPr>
        <w:t>research</w:t>
      </w:r>
      <w:r>
        <w:rPr>
          <w:rFonts w:ascii="Arial" w:hAnsi="Arial" w:cs="Arial"/>
        </w:rPr>
        <w:t xml:space="preserve"> sponsor, has created an online </w:t>
      </w:r>
      <w:r w:rsidRPr="00B5497D">
        <w:rPr>
          <w:rFonts w:ascii="Arial" w:hAnsi="Arial" w:cs="Arial"/>
          <w:b/>
        </w:rPr>
        <w:t>Hurricane Toolkit</w:t>
      </w:r>
      <w:r w:rsidRPr="00882463">
        <w:rPr>
          <w:rFonts w:ascii="Arial" w:hAnsi="Arial" w:cs="Arial"/>
        </w:rPr>
        <w:t xml:space="preserve"> where you will find a wide variety of </w:t>
      </w:r>
      <w:r>
        <w:rPr>
          <w:rFonts w:ascii="Arial" w:hAnsi="Arial" w:cs="Arial"/>
        </w:rPr>
        <w:t>information about</w:t>
      </w:r>
      <w:r w:rsidRPr="008824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how companies can</w:t>
      </w:r>
      <w:r w:rsidRPr="0088246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protect data from the e</w:t>
      </w:r>
      <w:r w:rsidRPr="00882463">
        <w:rPr>
          <w:rFonts w:ascii="Arial" w:hAnsi="Arial" w:cs="Arial"/>
        </w:rPr>
        <w:t>ffects of</w:t>
      </w:r>
      <w:r>
        <w:rPr>
          <w:rFonts w:ascii="Arial" w:hAnsi="Arial" w:cs="Arial"/>
        </w:rPr>
        <w:t xml:space="preserve"> natural disasters. We will send you a link to this</w:t>
      </w:r>
      <w:r w:rsidRPr="00882463">
        <w:rPr>
          <w:rFonts w:ascii="Arial" w:hAnsi="Arial" w:cs="Arial"/>
        </w:rPr>
        <w:t xml:space="preserve"> information</w:t>
      </w:r>
      <w:r>
        <w:rPr>
          <w:rFonts w:ascii="Arial" w:hAnsi="Arial" w:cs="Arial"/>
        </w:rPr>
        <w:t xml:space="preserve"> shortly.</w:t>
      </w:r>
    </w:p>
    <w:p w:rsidR="00A85984" w:rsidRDefault="00A85984" w:rsidP="00882463">
      <w:pPr>
        <w:spacing w:after="0"/>
        <w:rPr>
          <w:rFonts w:ascii="Arial" w:hAnsi="Arial" w:cs="Arial"/>
        </w:rPr>
      </w:pPr>
    </w:p>
    <w:p w:rsidR="00A85984" w:rsidRDefault="00A85984" w:rsidP="00882463">
      <w:pPr>
        <w:spacing w:after="0"/>
        <w:ind w:left="360"/>
        <w:rPr>
          <w:rFonts w:ascii="Arial" w:hAnsi="Arial" w:cs="Arial"/>
        </w:rPr>
      </w:pPr>
    </w:p>
    <w:sectPr w:rsidR="00A85984" w:rsidSect="00CD2347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C4FED"/>
    <w:multiLevelType w:val="hybridMultilevel"/>
    <w:tmpl w:val="5AA26308"/>
    <w:lvl w:ilvl="0" w:tplc="0409000F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38165D8"/>
    <w:multiLevelType w:val="hybridMultilevel"/>
    <w:tmpl w:val="1D1887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7084CA1"/>
    <w:multiLevelType w:val="hybridMultilevel"/>
    <w:tmpl w:val="B3B47182"/>
    <w:lvl w:ilvl="0" w:tplc="C5E812B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6331E75"/>
    <w:multiLevelType w:val="hybridMultilevel"/>
    <w:tmpl w:val="2E445E1A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DA55E73"/>
    <w:multiLevelType w:val="hybridMultilevel"/>
    <w:tmpl w:val="43BE50DE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E1514FF"/>
    <w:multiLevelType w:val="hybridMultilevel"/>
    <w:tmpl w:val="CBB449B0"/>
    <w:lvl w:ilvl="0" w:tplc="7A3E369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CD1E4B"/>
    <w:multiLevelType w:val="hybridMultilevel"/>
    <w:tmpl w:val="A1E8C6B4"/>
    <w:lvl w:ilvl="0" w:tplc="708AEA4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08E68BC"/>
    <w:multiLevelType w:val="hybridMultilevel"/>
    <w:tmpl w:val="66E85850"/>
    <w:lvl w:ilvl="0" w:tplc="4E4C151E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37475F28"/>
    <w:multiLevelType w:val="hybridMultilevel"/>
    <w:tmpl w:val="1A162A5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1F50D2"/>
    <w:multiLevelType w:val="hybridMultilevel"/>
    <w:tmpl w:val="94BEE710"/>
    <w:lvl w:ilvl="0" w:tplc="040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3FC5240A"/>
    <w:multiLevelType w:val="hybridMultilevel"/>
    <w:tmpl w:val="0F0695CA"/>
    <w:lvl w:ilvl="0" w:tplc="E7D2F10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1AE5FA8"/>
    <w:multiLevelType w:val="hybridMultilevel"/>
    <w:tmpl w:val="048253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AAF5A4A"/>
    <w:multiLevelType w:val="hybridMultilevel"/>
    <w:tmpl w:val="923446D8"/>
    <w:lvl w:ilvl="0" w:tplc="02106134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CEF369D"/>
    <w:multiLevelType w:val="hybridMultilevel"/>
    <w:tmpl w:val="8C9812A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>
    <w:nsid w:val="4EF549E9"/>
    <w:multiLevelType w:val="hybridMultilevel"/>
    <w:tmpl w:val="753CEE70"/>
    <w:lvl w:ilvl="0" w:tplc="3A6004FC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50E94A1C"/>
    <w:multiLevelType w:val="hybridMultilevel"/>
    <w:tmpl w:val="D1B0DF92"/>
    <w:lvl w:ilvl="0" w:tplc="AF00414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6DB4618"/>
    <w:multiLevelType w:val="hybridMultilevel"/>
    <w:tmpl w:val="A9827478"/>
    <w:lvl w:ilvl="0" w:tplc="FDBA79D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>
    <w:nsid w:val="5A2162D4"/>
    <w:multiLevelType w:val="hybridMultilevel"/>
    <w:tmpl w:val="FA9CDC52"/>
    <w:lvl w:ilvl="0" w:tplc="1C1A77F2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A536EC7"/>
    <w:multiLevelType w:val="hybridMultilevel"/>
    <w:tmpl w:val="07B6396A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5B116DCC"/>
    <w:multiLevelType w:val="hybridMultilevel"/>
    <w:tmpl w:val="BFBC1CB4"/>
    <w:lvl w:ilvl="0" w:tplc="0409000F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628F44AD"/>
    <w:multiLevelType w:val="hybridMultilevel"/>
    <w:tmpl w:val="85E407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739420F"/>
    <w:multiLevelType w:val="hybridMultilevel"/>
    <w:tmpl w:val="E776163A"/>
    <w:lvl w:ilvl="0" w:tplc="0409000F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6BFF6EE7"/>
    <w:multiLevelType w:val="hybridMultilevel"/>
    <w:tmpl w:val="1D9C694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2130C59"/>
    <w:multiLevelType w:val="hybridMultilevel"/>
    <w:tmpl w:val="5070572E"/>
    <w:lvl w:ilvl="0" w:tplc="8588572A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430305E"/>
    <w:multiLevelType w:val="hybridMultilevel"/>
    <w:tmpl w:val="9B3CB9E8"/>
    <w:lvl w:ilvl="0" w:tplc="0409000F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8"/>
  </w:num>
  <w:num w:numId="4">
    <w:abstractNumId w:val="18"/>
  </w:num>
  <w:num w:numId="5">
    <w:abstractNumId w:val="23"/>
  </w:num>
  <w:num w:numId="6">
    <w:abstractNumId w:val="15"/>
  </w:num>
  <w:num w:numId="7">
    <w:abstractNumId w:val="12"/>
  </w:num>
  <w:num w:numId="8">
    <w:abstractNumId w:val="6"/>
  </w:num>
  <w:num w:numId="9">
    <w:abstractNumId w:val="14"/>
  </w:num>
  <w:num w:numId="10">
    <w:abstractNumId w:val="16"/>
  </w:num>
  <w:num w:numId="11">
    <w:abstractNumId w:val="7"/>
  </w:num>
  <w:num w:numId="12">
    <w:abstractNumId w:val="1"/>
  </w:num>
  <w:num w:numId="13">
    <w:abstractNumId w:val="20"/>
  </w:num>
  <w:num w:numId="14">
    <w:abstractNumId w:val="22"/>
  </w:num>
  <w:num w:numId="15">
    <w:abstractNumId w:val="10"/>
  </w:num>
  <w:num w:numId="16">
    <w:abstractNumId w:val="2"/>
  </w:num>
  <w:num w:numId="17">
    <w:abstractNumId w:val="3"/>
  </w:num>
  <w:num w:numId="18">
    <w:abstractNumId w:val="5"/>
  </w:num>
  <w:num w:numId="19">
    <w:abstractNumId w:val="21"/>
  </w:num>
  <w:num w:numId="20">
    <w:abstractNumId w:val="9"/>
  </w:num>
  <w:num w:numId="21">
    <w:abstractNumId w:val="13"/>
  </w:num>
  <w:num w:numId="22">
    <w:abstractNumId w:val="24"/>
  </w:num>
  <w:num w:numId="23">
    <w:abstractNumId w:val="19"/>
  </w:num>
  <w:num w:numId="24">
    <w:abstractNumId w:val="0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trackRevision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4A7A"/>
    <w:rsid w:val="00032D10"/>
    <w:rsid w:val="0005496F"/>
    <w:rsid w:val="000A130F"/>
    <w:rsid w:val="000D54D5"/>
    <w:rsid w:val="000F66F2"/>
    <w:rsid w:val="001230BA"/>
    <w:rsid w:val="0014040C"/>
    <w:rsid w:val="001D02A4"/>
    <w:rsid w:val="0029167F"/>
    <w:rsid w:val="002E3E7E"/>
    <w:rsid w:val="002F520F"/>
    <w:rsid w:val="002F5321"/>
    <w:rsid w:val="0034124D"/>
    <w:rsid w:val="00343C26"/>
    <w:rsid w:val="00347145"/>
    <w:rsid w:val="00384EE7"/>
    <w:rsid w:val="00385EC8"/>
    <w:rsid w:val="00444596"/>
    <w:rsid w:val="00447AAF"/>
    <w:rsid w:val="004968C0"/>
    <w:rsid w:val="004C66B4"/>
    <w:rsid w:val="004E6823"/>
    <w:rsid w:val="004F74FB"/>
    <w:rsid w:val="0050164D"/>
    <w:rsid w:val="005C4430"/>
    <w:rsid w:val="005E65BB"/>
    <w:rsid w:val="00654698"/>
    <w:rsid w:val="006F141E"/>
    <w:rsid w:val="00710A1C"/>
    <w:rsid w:val="00750182"/>
    <w:rsid w:val="007766DC"/>
    <w:rsid w:val="00791879"/>
    <w:rsid w:val="007B2853"/>
    <w:rsid w:val="007B2D3B"/>
    <w:rsid w:val="007B7212"/>
    <w:rsid w:val="007E1F69"/>
    <w:rsid w:val="007E5699"/>
    <w:rsid w:val="008314C3"/>
    <w:rsid w:val="008508B9"/>
    <w:rsid w:val="00882463"/>
    <w:rsid w:val="008F1E52"/>
    <w:rsid w:val="009130F1"/>
    <w:rsid w:val="00925DF8"/>
    <w:rsid w:val="0092619E"/>
    <w:rsid w:val="00955E22"/>
    <w:rsid w:val="0097069D"/>
    <w:rsid w:val="009851D0"/>
    <w:rsid w:val="009F1CDF"/>
    <w:rsid w:val="00A53D34"/>
    <w:rsid w:val="00A55CDF"/>
    <w:rsid w:val="00A64F55"/>
    <w:rsid w:val="00A85984"/>
    <w:rsid w:val="00A92639"/>
    <w:rsid w:val="00AA4502"/>
    <w:rsid w:val="00AD7817"/>
    <w:rsid w:val="00AE0A22"/>
    <w:rsid w:val="00AE5C7A"/>
    <w:rsid w:val="00B1392D"/>
    <w:rsid w:val="00B5497D"/>
    <w:rsid w:val="00BC7EBF"/>
    <w:rsid w:val="00BD65B7"/>
    <w:rsid w:val="00BE6918"/>
    <w:rsid w:val="00C625D2"/>
    <w:rsid w:val="00CD1AB3"/>
    <w:rsid w:val="00CD2347"/>
    <w:rsid w:val="00CE6C59"/>
    <w:rsid w:val="00D1539A"/>
    <w:rsid w:val="00D84FD1"/>
    <w:rsid w:val="00E6265F"/>
    <w:rsid w:val="00EB39E6"/>
    <w:rsid w:val="00EE0813"/>
    <w:rsid w:val="00F463B3"/>
    <w:rsid w:val="00F71741"/>
    <w:rsid w:val="00F8506E"/>
    <w:rsid w:val="00F9683F"/>
    <w:rsid w:val="00FA00C0"/>
    <w:rsid w:val="00FA4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DF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BD65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D65B7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101</TotalTime>
  <Pages>1</Pages>
  <Words>423</Words>
  <Characters>2413</Characters>
  <Application>Microsoft Office Outlook</Application>
  <DocSecurity>0</DocSecurity>
  <Lines>0</Lines>
  <Paragraphs>0</Paragraphs>
  <ScaleCrop>false</ScaleCrop>
  <Company>SunGard Availability Services, LLC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GOAL: Speak with person who completed previous survey </dc:title>
  <dc:subject/>
  <dc:creator>local.support</dc:creator>
  <cp:keywords/>
  <dc:description/>
  <cp:lastModifiedBy>Jay Jablonski</cp:lastModifiedBy>
  <cp:revision>3</cp:revision>
  <cp:lastPrinted>2011-02-23T20:13:00Z</cp:lastPrinted>
  <dcterms:created xsi:type="dcterms:W3CDTF">2011-09-10T15:22:00Z</dcterms:created>
  <dcterms:modified xsi:type="dcterms:W3CDTF">2011-09-10T15:23:00Z</dcterms:modified>
</cp:coreProperties>
</file>